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243" w:rsidRPr="007B12C3" w:rsidRDefault="00205243" w:rsidP="00D53D1B">
      <w:pPr>
        <w:spacing w:after="0" w:line="240" w:lineRule="auto"/>
        <w:jc w:val="center"/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</w:rPr>
      </w:pPr>
      <w:bookmarkStart w:id="0" w:name="_GoBack"/>
      <w:r w:rsidRPr="007B12C3"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</w:rPr>
        <w:t xml:space="preserve">General instructions to customize the </w:t>
      </w:r>
      <w:r w:rsidR="001A65D2"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</w:rPr>
        <w:t xml:space="preserve">IHDA </w:t>
      </w:r>
      <w:r w:rsidR="002F3BE7"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</w:rPr>
        <w:t xml:space="preserve">Mortgage </w:t>
      </w:r>
      <w:r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</w:rPr>
        <w:t>Marketing Fly</w:t>
      </w:r>
      <w:r w:rsidRPr="007B12C3"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</w:rPr>
        <w:t>ers</w:t>
      </w:r>
    </w:p>
    <w:bookmarkEnd w:id="0"/>
    <w:p w:rsidR="00205243" w:rsidRDefault="00205243" w:rsidP="0020524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205243" w:rsidRDefault="00205243" w:rsidP="0020524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205243" w:rsidRPr="007B12C3" w:rsidRDefault="00205243" w:rsidP="0020524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7B12C3">
        <w:rPr>
          <w:rFonts w:ascii="Arial" w:eastAsia="Times New Roman" w:hAnsi="Arial" w:cs="Arial"/>
          <w:b/>
          <w:bCs/>
          <w:sz w:val="20"/>
          <w:szCs w:val="20"/>
        </w:rPr>
        <w:t xml:space="preserve">To </w:t>
      </w:r>
      <w:r>
        <w:rPr>
          <w:rFonts w:ascii="Arial" w:eastAsia="Times New Roman" w:hAnsi="Arial" w:cs="Arial"/>
          <w:b/>
          <w:bCs/>
          <w:sz w:val="20"/>
          <w:szCs w:val="20"/>
        </w:rPr>
        <w:t>personalize your flyer</w:t>
      </w:r>
      <w:r w:rsidRPr="007B12C3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:rsidR="00205243" w:rsidRPr="00205243" w:rsidRDefault="00205243" w:rsidP="00205243">
      <w:pPr>
        <w:pStyle w:val="ListParagraph"/>
        <w:rPr>
          <w:rFonts w:ascii="Arial" w:hAnsi="Arial" w:cs="Arial"/>
          <w:sz w:val="20"/>
          <w:szCs w:val="20"/>
        </w:rPr>
      </w:pPr>
    </w:p>
    <w:p w:rsidR="00205243" w:rsidRDefault="00205243" w:rsidP="00205243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05243">
        <w:rPr>
          <w:rFonts w:ascii="Arial" w:hAnsi="Arial" w:cs="Arial"/>
          <w:color w:val="000000"/>
          <w:sz w:val="20"/>
          <w:szCs w:val="20"/>
        </w:rPr>
        <w:t xml:space="preserve">Open the </w:t>
      </w:r>
      <w:r w:rsidR="007A7260">
        <w:rPr>
          <w:rFonts w:ascii="Arial" w:hAnsi="Arial" w:cs="Arial"/>
          <w:color w:val="000000"/>
          <w:sz w:val="20"/>
          <w:szCs w:val="20"/>
        </w:rPr>
        <w:t>editable f</w:t>
      </w:r>
      <w:r w:rsidRPr="00205243">
        <w:rPr>
          <w:rFonts w:ascii="Arial" w:hAnsi="Arial" w:cs="Arial"/>
          <w:color w:val="000000"/>
          <w:sz w:val="20"/>
          <w:szCs w:val="20"/>
        </w:rPr>
        <w:t>lyer file. T</w:t>
      </w:r>
      <w:r w:rsidRPr="00205243">
        <w:rPr>
          <w:rFonts w:ascii="Arial" w:hAnsi="Arial" w:cs="Arial"/>
          <w:sz w:val="20"/>
          <w:szCs w:val="20"/>
        </w:rPr>
        <w:t>he customizable portion</w:t>
      </w:r>
      <w:r w:rsidR="00DE2FEB">
        <w:rPr>
          <w:rFonts w:ascii="Arial" w:hAnsi="Arial" w:cs="Arial"/>
          <w:sz w:val="20"/>
          <w:szCs w:val="20"/>
        </w:rPr>
        <w:t>s</w:t>
      </w:r>
      <w:r w:rsidRPr="00205243">
        <w:rPr>
          <w:rFonts w:ascii="Arial" w:hAnsi="Arial" w:cs="Arial"/>
          <w:sz w:val="20"/>
          <w:szCs w:val="20"/>
        </w:rPr>
        <w:t xml:space="preserve"> at the bottom of </w:t>
      </w:r>
      <w:r w:rsidR="001A65D2">
        <w:rPr>
          <w:rFonts w:ascii="Arial" w:hAnsi="Arial" w:cs="Arial"/>
          <w:sz w:val="20"/>
          <w:szCs w:val="20"/>
        </w:rPr>
        <w:t>the flyer denoted by the “</w:t>
      </w:r>
      <w:r w:rsidR="00DE2FEB">
        <w:rPr>
          <w:rFonts w:ascii="Arial" w:hAnsi="Arial" w:cs="Arial"/>
          <w:sz w:val="20"/>
          <w:szCs w:val="20"/>
        </w:rPr>
        <w:t>PHOTO</w:t>
      </w:r>
      <w:r w:rsidR="001A65D2">
        <w:rPr>
          <w:rFonts w:ascii="Arial" w:hAnsi="Arial" w:cs="Arial"/>
          <w:sz w:val="20"/>
          <w:szCs w:val="20"/>
        </w:rPr>
        <w:t>”, and “CONTACT</w:t>
      </w:r>
      <w:r w:rsidRPr="00205243">
        <w:rPr>
          <w:rFonts w:ascii="Arial" w:hAnsi="Arial" w:cs="Arial"/>
          <w:sz w:val="20"/>
          <w:szCs w:val="20"/>
        </w:rPr>
        <w:t>” boxes.</w:t>
      </w:r>
    </w:p>
    <w:p w:rsidR="00205243" w:rsidRDefault="00205243" w:rsidP="00205243">
      <w:pPr>
        <w:pStyle w:val="ListParagraph"/>
        <w:rPr>
          <w:rFonts w:ascii="Arial" w:hAnsi="Arial" w:cs="Arial"/>
          <w:sz w:val="20"/>
          <w:szCs w:val="20"/>
        </w:rPr>
      </w:pPr>
    </w:p>
    <w:p w:rsidR="00205243" w:rsidRPr="00205243" w:rsidRDefault="00205243" w:rsidP="00205243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05243">
        <w:rPr>
          <w:rFonts w:ascii="Arial" w:hAnsi="Arial" w:cs="Arial"/>
          <w:sz w:val="20"/>
          <w:szCs w:val="20"/>
        </w:rPr>
        <w:t>Text can be ty</w:t>
      </w:r>
      <w:r w:rsidR="001A65D2">
        <w:rPr>
          <w:rFonts w:ascii="Arial" w:hAnsi="Arial" w:cs="Arial"/>
          <w:sz w:val="20"/>
          <w:szCs w:val="20"/>
        </w:rPr>
        <w:t>ped in directly into the “CONTACT</w:t>
      </w:r>
      <w:r w:rsidRPr="00205243">
        <w:rPr>
          <w:rFonts w:ascii="Arial" w:hAnsi="Arial" w:cs="Arial"/>
          <w:sz w:val="20"/>
          <w:szCs w:val="20"/>
        </w:rPr>
        <w:t>” box.</w:t>
      </w:r>
      <w:r w:rsidR="001A65D2">
        <w:rPr>
          <w:rFonts w:ascii="Arial" w:hAnsi="Arial" w:cs="Arial"/>
          <w:sz w:val="20"/>
          <w:szCs w:val="20"/>
        </w:rPr>
        <w:t xml:space="preserve"> Please enter your contact information there.</w:t>
      </w:r>
      <w:r w:rsidRPr="00205243">
        <w:rPr>
          <w:rFonts w:ascii="Arial" w:hAnsi="Arial" w:cs="Arial"/>
          <w:sz w:val="20"/>
          <w:szCs w:val="20"/>
        </w:rPr>
        <w:t xml:space="preserve"> </w:t>
      </w:r>
    </w:p>
    <w:p w:rsidR="00205243" w:rsidRDefault="00205243" w:rsidP="00205243">
      <w:pPr>
        <w:pStyle w:val="ListParagraph"/>
        <w:rPr>
          <w:rFonts w:ascii="Arial" w:hAnsi="Arial" w:cs="Arial"/>
          <w:sz w:val="20"/>
          <w:szCs w:val="20"/>
        </w:rPr>
      </w:pPr>
    </w:p>
    <w:p w:rsidR="00205243" w:rsidRDefault="00205243" w:rsidP="00205243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24BFD">
        <w:rPr>
          <w:rFonts w:ascii="Arial" w:hAnsi="Arial" w:cs="Arial"/>
          <w:sz w:val="20"/>
          <w:szCs w:val="20"/>
        </w:rPr>
        <w:t xml:space="preserve">Images can be </w:t>
      </w:r>
      <w:r w:rsidR="008654CF">
        <w:rPr>
          <w:rFonts w:ascii="Arial" w:hAnsi="Arial" w:cs="Arial"/>
          <w:sz w:val="20"/>
          <w:szCs w:val="20"/>
        </w:rPr>
        <w:t>inserted</w:t>
      </w:r>
      <w:r w:rsidRPr="00324BFD">
        <w:rPr>
          <w:rFonts w:ascii="Arial" w:hAnsi="Arial" w:cs="Arial"/>
          <w:sz w:val="20"/>
          <w:szCs w:val="20"/>
        </w:rPr>
        <w:t xml:space="preserve"> in to the </w:t>
      </w:r>
      <w:r w:rsidR="001A65D2">
        <w:rPr>
          <w:rFonts w:ascii="Arial" w:hAnsi="Arial" w:cs="Arial"/>
          <w:sz w:val="20"/>
          <w:szCs w:val="20"/>
        </w:rPr>
        <w:t>“</w:t>
      </w:r>
      <w:r w:rsidR="00DE2FEB">
        <w:rPr>
          <w:rFonts w:ascii="Arial" w:hAnsi="Arial" w:cs="Arial"/>
          <w:sz w:val="20"/>
          <w:szCs w:val="20"/>
        </w:rPr>
        <w:t>PHOTO</w:t>
      </w:r>
      <w:r w:rsidR="001A65D2">
        <w:rPr>
          <w:rFonts w:ascii="Arial" w:hAnsi="Arial" w:cs="Arial"/>
          <w:sz w:val="20"/>
          <w:szCs w:val="20"/>
        </w:rPr>
        <w:t>” box</w:t>
      </w:r>
      <w:r w:rsidRPr="00324BFD">
        <w:rPr>
          <w:rFonts w:ascii="Arial" w:hAnsi="Arial" w:cs="Arial"/>
          <w:sz w:val="20"/>
          <w:szCs w:val="20"/>
        </w:rPr>
        <w:t>.</w:t>
      </w:r>
      <w:r w:rsidR="001A65D2">
        <w:rPr>
          <w:rFonts w:ascii="Arial" w:hAnsi="Arial" w:cs="Arial"/>
          <w:sz w:val="20"/>
          <w:szCs w:val="20"/>
        </w:rPr>
        <w:t xml:space="preserve"> You may insert your </w:t>
      </w:r>
      <w:r w:rsidR="00DE2FEB">
        <w:rPr>
          <w:rFonts w:ascii="Arial" w:hAnsi="Arial" w:cs="Arial"/>
          <w:sz w:val="20"/>
          <w:szCs w:val="20"/>
        </w:rPr>
        <w:t xml:space="preserve">professional photo </w:t>
      </w:r>
      <w:r w:rsidR="001A65D2">
        <w:rPr>
          <w:rFonts w:ascii="Arial" w:hAnsi="Arial" w:cs="Arial"/>
          <w:sz w:val="20"/>
          <w:szCs w:val="20"/>
        </w:rPr>
        <w:t xml:space="preserve">here.  If you prefer, you may also </w:t>
      </w:r>
      <w:r w:rsidR="008654CF">
        <w:rPr>
          <w:rFonts w:ascii="Arial" w:hAnsi="Arial" w:cs="Arial"/>
          <w:sz w:val="20"/>
          <w:szCs w:val="20"/>
        </w:rPr>
        <w:t>insert</w:t>
      </w:r>
      <w:r w:rsidR="001A65D2">
        <w:rPr>
          <w:rFonts w:ascii="Arial" w:hAnsi="Arial" w:cs="Arial"/>
          <w:sz w:val="20"/>
          <w:szCs w:val="20"/>
        </w:rPr>
        <w:t xml:space="preserve"> your </w:t>
      </w:r>
      <w:r w:rsidR="00DE2FEB">
        <w:rPr>
          <w:rFonts w:ascii="Arial" w:hAnsi="Arial" w:cs="Arial"/>
          <w:sz w:val="20"/>
          <w:szCs w:val="20"/>
        </w:rPr>
        <w:t xml:space="preserve">company logo </w:t>
      </w:r>
      <w:r w:rsidR="001A65D2">
        <w:rPr>
          <w:rFonts w:ascii="Arial" w:hAnsi="Arial" w:cs="Arial"/>
          <w:sz w:val="20"/>
          <w:szCs w:val="20"/>
        </w:rPr>
        <w:t xml:space="preserve">instead of your </w:t>
      </w:r>
      <w:r w:rsidR="00DE2FEB">
        <w:rPr>
          <w:rFonts w:ascii="Arial" w:hAnsi="Arial" w:cs="Arial"/>
          <w:sz w:val="20"/>
          <w:szCs w:val="20"/>
        </w:rPr>
        <w:t>professional photo</w:t>
      </w:r>
      <w:r w:rsidR="001A65D2">
        <w:rPr>
          <w:rFonts w:ascii="Arial" w:hAnsi="Arial" w:cs="Arial"/>
          <w:sz w:val="20"/>
          <w:szCs w:val="20"/>
        </w:rPr>
        <w:t>.</w:t>
      </w:r>
    </w:p>
    <w:p w:rsidR="00205243" w:rsidRDefault="00205243" w:rsidP="00205243">
      <w:pPr>
        <w:pStyle w:val="ListParagraph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you have problems cutting and pasting images, follow these steps:</w:t>
      </w:r>
    </w:p>
    <w:p w:rsidR="008654CF" w:rsidRDefault="008654CF" w:rsidP="008654CF">
      <w:pPr>
        <w:pStyle w:val="ListParagraph"/>
        <w:ind w:left="1440"/>
        <w:rPr>
          <w:rFonts w:ascii="Arial" w:hAnsi="Arial" w:cs="Arial"/>
          <w:sz w:val="20"/>
          <w:szCs w:val="20"/>
        </w:rPr>
      </w:pPr>
    </w:p>
    <w:p w:rsidR="00205243" w:rsidRDefault="001A65D2" w:rsidP="00205243">
      <w:pPr>
        <w:pStyle w:val="ListParagraph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Select </w:t>
      </w:r>
      <w:r w:rsidR="002F3BE7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 xml:space="preserve">logo </w:t>
      </w:r>
      <w:r w:rsidR="00205243">
        <w:rPr>
          <w:rFonts w:ascii="Arial" w:hAnsi="Arial" w:cs="Arial"/>
          <w:sz w:val="20"/>
          <w:szCs w:val="20"/>
        </w:rPr>
        <w:t>box by clicking on it with your mouse.</w:t>
      </w:r>
      <w:r>
        <w:rPr>
          <w:rFonts w:ascii="Arial" w:hAnsi="Arial" w:cs="Arial"/>
          <w:sz w:val="20"/>
          <w:szCs w:val="20"/>
        </w:rPr>
        <w:t xml:space="preserve"> Right click on the logo box.</w:t>
      </w:r>
    </w:p>
    <w:p w:rsidR="008654CF" w:rsidRDefault="008654CF" w:rsidP="008654CF">
      <w:pPr>
        <w:pStyle w:val="ListParagraph"/>
        <w:ind w:left="2160"/>
        <w:rPr>
          <w:rFonts w:ascii="Arial" w:hAnsi="Arial" w:cs="Arial"/>
          <w:sz w:val="20"/>
          <w:szCs w:val="20"/>
        </w:rPr>
      </w:pPr>
    </w:p>
    <w:p w:rsidR="00205243" w:rsidRPr="00205243" w:rsidRDefault="001A65D2" w:rsidP="00205243">
      <w:pPr>
        <w:pStyle w:val="ListParagraph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menu will appear.  Please </w:t>
      </w:r>
      <w:r w:rsidR="00205243">
        <w:rPr>
          <w:rFonts w:ascii="Arial" w:hAnsi="Arial" w:cs="Arial"/>
          <w:sz w:val="20"/>
          <w:szCs w:val="20"/>
        </w:rPr>
        <w:t>c</w:t>
      </w:r>
      <w:r w:rsidR="00205243" w:rsidRPr="00205243">
        <w:rPr>
          <w:rFonts w:ascii="Arial" w:hAnsi="Arial" w:cs="Arial"/>
          <w:sz w:val="20"/>
          <w:szCs w:val="20"/>
        </w:rPr>
        <w:t>hoose “</w:t>
      </w:r>
      <w:r>
        <w:rPr>
          <w:rFonts w:ascii="Arial" w:hAnsi="Arial" w:cs="Arial"/>
          <w:sz w:val="20"/>
          <w:szCs w:val="20"/>
        </w:rPr>
        <w:t>CHANGE PICTURE</w:t>
      </w:r>
      <w:r w:rsidR="00205243" w:rsidRPr="00205243">
        <w:rPr>
          <w:rFonts w:ascii="Arial" w:hAnsi="Arial" w:cs="Arial"/>
          <w:sz w:val="20"/>
          <w:szCs w:val="20"/>
        </w:rPr>
        <w:t xml:space="preserve">” (located </w:t>
      </w:r>
      <w:r w:rsidR="009179C9">
        <w:rPr>
          <w:rFonts w:ascii="Arial" w:hAnsi="Arial" w:cs="Arial"/>
          <w:sz w:val="20"/>
          <w:szCs w:val="20"/>
        </w:rPr>
        <w:t>near the middle of this menu.</w:t>
      </w:r>
      <w:r w:rsidR="00205243" w:rsidRPr="00205243">
        <w:rPr>
          <w:rFonts w:ascii="Arial" w:hAnsi="Arial" w:cs="Arial"/>
          <w:sz w:val="20"/>
          <w:szCs w:val="20"/>
        </w:rPr>
        <w:t>)</w:t>
      </w:r>
    </w:p>
    <w:p w:rsidR="008654CF" w:rsidRDefault="008654CF" w:rsidP="008654CF">
      <w:pPr>
        <w:pStyle w:val="ListParagraph"/>
        <w:ind w:left="2160"/>
        <w:rPr>
          <w:rFonts w:ascii="Arial" w:hAnsi="Arial" w:cs="Arial"/>
          <w:sz w:val="20"/>
          <w:szCs w:val="20"/>
        </w:rPr>
      </w:pPr>
    </w:p>
    <w:p w:rsidR="00205243" w:rsidRDefault="00D53D1B" w:rsidP="00205243">
      <w:pPr>
        <w:pStyle w:val="ListParagraph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menu will </w:t>
      </w:r>
      <w:proofErr w:type="gramStart"/>
      <w:r>
        <w:rPr>
          <w:rFonts w:ascii="Arial" w:hAnsi="Arial" w:cs="Arial"/>
          <w:sz w:val="20"/>
          <w:szCs w:val="20"/>
        </w:rPr>
        <w:t>appear</w:t>
      </w:r>
      <w:proofErr w:type="gramEnd"/>
      <w:r>
        <w:rPr>
          <w:rFonts w:ascii="Arial" w:hAnsi="Arial" w:cs="Arial"/>
          <w:sz w:val="20"/>
          <w:szCs w:val="20"/>
        </w:rPr>
        <w:t xml:space="preserve"> and </w:t>
      </w:r>
      <w:r w:rsidR="008654CF">
        <w:rPr>
          <w:rFonts w:ascii="Arial" w:hAnsi="Arial" w:cs="Arial"/>
          <w:sz w:val="20"/>
          <w:szCs w:val="20"/>
        </w:rPr>
        <w:t xml:space="preserve">the top line will say “From a </w:t>
      </w:r>
      <w:r>
        <w:rPr>
          <w:rFonts w:ascii="Arial" w:hAnsi="Arial" w:cs="Arial"/>
          <w:sz w:val="20"/>
          <w:szCs w:val="20"/>
        </w:rPr>
        <w:t>F</w:t>
      </w:r>
      <w:r w:rsidR="008654CF">
        <w:rPr>
          <w:rFonts w:ascii="Arial" w:hAnsi="Arial" w:cs="Arial"/>
          <w:sz w:val="20"/>
          <w:szCs w:val="20"/>
        </w:rPr>
        <w:t>ile</w:t>
      </w:r>
      <w:r>
        <w:rPr>
          <w:rFonts w:ascii="Arial" w:hAnsi="Arial" w:cs="Arial"/>
          <w:sz w:val="20"/>
          <w:szCs w:val="20"/>
        </w:rPr>
        <w:t>”</w:t>
      </w:r>
      <w:r w:rsidR="008654C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Select it and then</w:t>
      </w:r>
      <w:ins w:id="1" w:author="Daniel Osborne" w:date="2020-12-01T15:37:00Z">
        <w:r>
          <w:rPr>
            <w:rFonts w:ascii="Arial" w:hAnsi="Arial" w:cs="Arial"/>
            <w:sz w:val="20"/>
            <w:szCs w:val="20"/>
          </w:rPr>
          <w:t xml:space="preserve"> </w:t>
        </w:r>
      </w:ins>
      <w:r>
        <w:rPr>
          <w:rFonts w:ascii="Arial" w:hAnsi="Arial" w:cs="Arial"/>
          <w:sz w:val="20"/>
          <w:szCs w:val="20"/>
        </w:rPr>
        <w:t>y</w:t>
      </w:r>
      <w:r w:rsidR="008654CF">
        <w:rPr>
          <w:rFonts w:ascii="Arial" w:hAnsi="Arial" w:cs="Arial"/>
          <w:sz w:val="20"/>
          <w:szCs w:val="20"/>
        </w:rPr>
        <w:t>ou will be then prompted to search photos from your computer.</w:t>
      </w:r>
    </w:p>
    <w:p w:rsidR="008654CF" w:rsidRDefault="008654CF" w:rsidP="008654CF">
      <w:pPr>
        <w:pStyle w:val="ListParagraph"/>
        <w:ind w:left="2160"/>
        <w:rPr>
          <w:rFonts w:ascii="Arial" w:hAnsi="Arial" w:cs="Arial"/>
          <w:sz w:val="20"/>
          <w:szCs w:val="20"/>
        </w:rPr>
      </w:pPr>
    </w:p>
    <w:p w:rsidR="00205243" w:rsidRDefault="00205243" w:rsidP="00205243">
      <w:pPr>
        <w:pStyle w:val="ListParagraph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Select the photo or logo you wish to use and the photo will be inserted in the space provided.</w:t>
      </w:r>
    </w:p>
    <w:p w:rsidR="00205243" w:rsidRDefault="00205243" w:rsidP="00205243">
      <w:pPr>
        <w:pStyle w:val="ListParagraph"/>
        <w:ind w:left="2160"/>
        <w:rPr>
          <w:rFonts w:ascii="Arial" w:hAnsi="Arial" w:cs="Arial"/>
          <w:sz w:val="20"/>
          <w:szCs w:val="20"/>
        </w:rPr>
      </w:pPr>
    </w:p>
    <w:p w:rsidR="00205243" w:rsidRDefault="00205243" w:rsidP="00205243">
      <w:pPr>
        <w:pStyle w:val="ListParagraph"/>
        <w:ind w:left="2160"/>
        <w:rPr>
          <w:rFonts w:ascii="Arial" w:hAnsi="Arial" w:cs="Arial"/>
          <w:sz w:val="20"/>
          <w:szCs w:val="20"/>
        </w:rPr>
      </w:pPr>
    </w:p>
    <w:p w:rsidR="00205243" w:rsidRPr="00205243" w:rsidRDefault="00205243" w:rsidP="00205243">
      <w:pPr>
        <w:pStyle w:val="ListParagraph"/>
        <w:ind w:left="0"/>
        <w:rPr>
          <w:rFonts w:ascii="Arial" w:hAnsi="Arial" w:cs="Arial"/>
          <w:b/>
          <w:sz w:val="20"/>
          <w:szCs w:val="20"/>
        </w:rPr>
      </w:pPr>
      <w:r w:rsidRPr="00205243">
        <w:rPr>
          <w:rFonts w:ascii="Arial" w:hAnsi="Arial" w:cs="Arial"/>
          <w:b/>
          <w:sz w:val="20"/>
          <w:szCs w:val="20"/>
        </w:rPr>
        <w:t>To print your flyer:</w:t>
      </w:r>
    </w:p>
    <w:p w:rsidR="00205243" w:rsidRPr="00205243" w:rsidRDefault="00205243" w:rsidP="00205243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05243">
        <w:rPr>
          <w:rFonts w:ascii="Arial" w:hAnsi="Arial" w:cs="Arial"/>
          <w:sz w:val="20"/>
          <w:szCs w:val="20"/>
        </w:rPr>
        <w:t xml:space="preserve">Save as the file as word document or as a PDF and then select print.  </w:t>
      </w:r>
    </w:p>
    <w:p w:rsidR="00DE23C2" w:rsidRDefault="00DE23C2"/>
    <w:sectPr w:rsidR="00DE23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67AD8"/>
    <w:multiLevelType w:val="hybridMultilevel"/>
    <w:tmpl w:val="F050C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B0475"/>
    <w:multiLevelType w:val="hybridMultilevel"/>
    <w:tmpl w:val="C08C4A3E"/>
    <w:lvl w:ilvl="0" w:tplc="41C0BEF2">
      <w:start w:val="841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813AC"/>
    <w:multiLevelType w:val="hybridMultilevel"/>
    <w:tmpl w:val="BB7E7828"/>
    <w:lvl w:ilvl="0" w:tplc="41C0BEF2">
      <w:start w:val="841"/>
      <w:numFmt w:val="bullet"/>
      <w:lvlText w:val=""/>
      <w:lvlJc w:val="left"/>
      <w:pPr>
        <w:ind w:left="1080" w:hanging="36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DC90E45"/>
    <w:multiLevelType w:val="hybridMultilevel"/>
    <w:tmpl w:val="28C801AE"/>
    <w:lvl w:ilvl="0" w:tplc="41C0BEF2">
      <w:start w:val="841"/>
      <w:numFmt w:val="bullet"/>
      <w:lvlText w:val=""/>
      <w:lvlJc w:val="left"/>
      <w:pPr>
        <w:ind w:left="360" w:hanging="36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iel Osborne">
    <w15:presenceInfo w15:providerId="AD" w15:userId="S::Dosborne@ihda.org::dc0eb128-1765-44f5-9150-172d82173a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243"/>
    <w:rsid w:val="001A65D2"/>
    <w:rsid w:val="00205243"/>
    <w:rsid w:val="002F3BE7"/>
    <w:rsid w:val="005A7C1A"/>
    <w:rsid w:val="007A7260"/>
    <w:rsid w:val="008654CF"/>
    <w:rsid w:val="009179C9"/>
    <w:rsid w:val="00D53D1B"/>
    <w:rsid w:val="00DE23C2"/>
    <w:rsid w:val="00DE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F06E7"/>
  <w15:chartTrackingRefBased/>
  <w15:docId w15:val="{263DC855-08EA-448A-9C99-042DC8116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24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243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3D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D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Housing Development Authority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Osborne</dc:creator>
  <cp:keywords/>
  <dc:description/>
  <cp:lastModifiedBy>Daniel Osborne</cp:lastModifiedBy>
  <cp:revision>2</cp:revision>
  <dcterms:created xsi:type="dcterms:W3CDTF">2020-12-01T21:38:00Z</dcterms:created>
  <dcterms:modified xsi:type="dcterms:W3CDTF">2020-12-01T21:38:00Z</dcterms:modified>
</cp:coreProperties>
</file>